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09C770" w14:textId="2E3E70B0" w:rsidR="00F05350" w:rsidRDefault="001048DA" w:rsidP="00266AA7">
      <w:pPr>
        <w:jc w:val="center"/>
      </w:pPr>
      <w:bookmarkStart w:id="0" w:name="_GoBack"/>
      <w:bookmarkEnd w:id="0"/>
      <w:r>
        <w:t>Údaje potrebné na vyhodnotenie podniku v</w:t>
      </w:r>
      <w:r w:rsidR="00D8250E">
        <w:t> </w:t>
      </w:r>
      <w:r>
        <w:t>ťažkostiach</w:t>
      </w:r>
      <w:r w:rsidR="00D8250E">
        <w:t xml:space="preserve"> – rozpočtové a príspevkové organizácie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1048DA" w14:paraId="2FC63A77" w14:textId="77777777" w:rsidTr="001048DA">
        <w:tc>
          <w:tcPr>
            <w:tcW w:w="9062" w:type="dxa"/>
            <w:gridSpan w:val="2"/>
            <w:vAlign w:val="center"/>
          </w:tcPr>
          <w:p w14:paraId="43DA7BA5" w14:textId="71D61A10" w:rsidR="001048DA" w:rsidRDefault="001048DA" w:rsidP="001048DA">
            <w:pPr>
              <w:jc w:val="center"/>
            </w:pPr>
            <w:r>
              <w:t>Identifikácia prijímateľa</w:t>
            </w:r>
            <w:r w:rsidR="00352A85">
              <w:t>/partnera</w:t>
            </w:r>
          </w:p>
        </w:tc>
      </w:tr>
      <w:tr w:rsidR="001048DA" w14:paraId="25FA0300" w14:textId="77777777" w:rsidTr="00352A85">
        <w:tc>
          <w:tcPr>
            <w:tcW w:w="2830" w:type="dxa"/>
          </w:tcPr>
          <w:p w14:paraId="62BDB2AE" w14:textId="77777777" w:rsidR="001048DA" w:rsidRDefault="001048DA">
            <w:r>
              <w:t>IČO</w:t>
            </w:r>
          </w:p>
        </w:tc>
        <w:tc>
          <w:tcPr>
            <w:tcW w:w="6232" w:type="dxa"/>
          </w:tcPr>
          <w:p w14:paraId="227CBA0B" w14:textId="77777777" w:rsidR="001048DA" w:rsidRDefault="001048DA"/>
        </w:tc>
      </w:tr>
      <w:tr w:rsidR="001048DA" w14:paraId="205ABCA3" w14:textId="77777777" w:rsidTr="00352A85">
        <w:tc>
          <w:tcPr>
            <w:tcW w:w="2830" w:type="dxa"/>
          </w:tcPr>
          <w:p w14:paraId="0351EA06" w14:textId="2E5F9901" w:rsidR="001048DA" w:rsidRDefault="001048DA">
            <w:r>
              <w:t>Názov prijímateľa</w:t>
            </w:r>
            <w:r w:rsidR="00352A85">
              <w:t>/partnera</w:t>
            </w:r>
          </w:p>
        </w:tc>
        <w:tc>
          <w:tcPr>
            <w:tcW w:w="6232" w:type="dxa"/>
          </w:tcPr>
          <w:p w14:paraId="788BA58B" w14:textId="77777777" w:rsidR="001048DA" w:rsidRDefault="001048DA"/>
        </w:tc>
      </w:tr>
      <w:tr w:rsidR="001048DA" w14:paraId="56956DE2" w14:textId="77777777" w:rsidTr="00352A85">
        <w:tc>
          <w:tcPr>
            <w:tcW w:w="2830" w:type="dxa"/>
          </w:tcPr>
          <w:p w14:paraId="54037C6D" w14:textId="77777777" w:rsidR="001048DA" w:rsidRDefault="001048DA">
            <w:r>
              <w:t>Kód projektu</w:t>
            </w:r>
          </w:p>
        </w:tc>
        <w:tc>
          <w:tcPr>
            <w:tcW w:w="6232" w:type="dxa"/>
          </w:tcPr>
          <w:p w14:paraId="24C938D1" w14:textId="77777777" w:rsidR="001048DA" w:rsidRDefault="001048DA"/>
        </w:tc>
      </w:tr>
      <w:tr w:rsidR="001048DA" w14:paraId="7512D08E" w14:textId="77777777" w:rsidTr="00352A85">
        <w:tc>
          <w:tcPr>
            <w:tcW w:w="2830" w:type="dxa"/>
          </w:tcPr>
          <w:p w14:paraId="3FFC3AF0" w14:textId="36ED809F" w:rsidR="001048DA" w:rsidRDefault="001048DA">
            <w:r>
              <w:t>Dátum účinnosti zmluvy</w:t>
            </w:r>
            <w:r w:rsidR="003A60F1">
              <w:t xml:space="preserve"> o poskytnutí NFP</w:t>
            </w:r>
          </w:p>
        </w:tc>
        <w:tc>
          <w:tcPr>
            <w:tcW w:w="6232" w:type="dxa"/>
          </w:tcPr>
          <w:p w14:paraId="4A6DE5B9" w14:textId="77777777" w:rsidR="001048DA" w:rsidRDefault="001048DA"/>
        </w:tc>
      </w:tr>
    </w:tbl>
    <w:p w14:paraId="0D306A1D" w14:textId="77777777" w:rsidR="001048DA" w:rsidRPr="001C75BC" w:rsidRDefault="001048DA" w:rsidP="00EA642F">
      <w:pPr>
        <w:spacing w:before="240"/>
        <w:jc w:val="both"/>
        <w:rPr>
          <w:b/>
        </w:rPr>
      </w:pPr>
      <w:r w:rsidRPr="001C75BC">
        <w:rPr>
          <w:b/>
        </w:rPr>
        <w:t>Vyhlásenie o konkurze</w:t>
      </w:r>
    </w:p>
    <w:p w14:paraId="6F0951BA" w14:textId="4531B462" w:rsidR="00F96034" w:rsidRDefault="001048DA" w:rsidP="001C75BC">
      <w:pPr>
        <w:jc w:val="both"/>
      </w:pPr>
      <w:r>
        <w:t xml:space="preserve">Čestne vyhlasujem, že </w:t>
      </w:r>
      <w:r w:rsidR="003A60F1">
        <w:t>ku dňu</w:t>
      </w:r>
      <w:r>
        <w:t xml:space="preserve"> nadobudnutia účinnosti zmluvy o poskytnutí nenávratného finančného príspevku k vyššie uvedenému projektu</w:t>
      </w:r>
      <w:r w:rsidR="00F96034">
        <w:t xml:space="preserve"> nebol </w:t>
      </w:r>
      <w:r w:rsidR="00EE032E">
        <w:t>zriaďovateľ vyššie uvedeného subjektu</w:t>
      </w:r>
      <w:r w:rsidR="00F96034">
        <w:t xml:space="preserve"> v nútenej správe</w:t>
      </w:r>
      <w:r w:rsidR="00F96034">
        <w:rPr>
          <w:rStyle w:val="Odkaznapoznmkupodiarou"/>
        </w:rPr>
        <w:footnoteReference w:id="1"/>
      </w:r>
      <w:r w:rsidR="00F96034">
        <w:t>.</w:t>
      </w:r>
    </w:p>
    <w:p w14:paraId="6ED8E295" w14:textId="77777777" w:rsidR="001C75BC" w:rsidRPr="001C75BC" w:rsidRDefault="001C75BC" w:rsidP="001C75BC">
      <w:pPr>
        <w:jc w:val="both"/>
        <w:rPr>
          <w:b/>
        </w:rPr>
      </w:pPr>
      <w:r w:rsidRPr="001C75BC">
        <w:rPr>
          <w:b/>
        </w:rPr>
        <w:t>Vyhlásenie o pomoci na záchranu</w:t>
      </w:r>
    </w:p>
    <w:p w14:paraId="11796DF6" w14:textId="4CF58B54" w:rsidR="001C75BC" w:rsidRDefault="001C75BC" w:rsidP="001C75BC">
      <w:pPr>
        <w:jc w:val="both"/>
      </w:pPr>
      <w:r>
        <w:t xml:space="preserve">Čestne vyhlasujem, že </w:t>
      </w:r>
      <w:r w:rsidR="003A60F1">
        <w:t>ku dňu</w:t>
      </w:r>
      <w:r>
        <w:t xml:space="preserve"> nadobudnutia účinnosti zmluvy o poskytnutí nenávratného finančného príspevku k vyššie uvedenému projektu</w:t>
      </w:r>
      <w:r w:rsidR="00266AA7">
        <w:t xml:space="preserve"> vyššie </w:t>
      </w:r>
      <w:r w:rsidR="00352A85">
        <w:t>uvedený</w:t>
      </w:r>
      <w:r w:rsidR="00266AA7">
        <w:t xml:space="preserve"> </w:t>
      </w:r>
      <w:r w:rsidR="00352A85">
        <w:t>subjekt</w:t>
      </w:r>
      <w:r w:rsidR="00266AA7">
        <w:t>:</w:t>
      </w:r>
    </w:p>
    <w:p w14:paraId="7A7C2558" w14:textId="77777777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>nedostal pomoc na záchranu, ani</w:t>
      </w:r>
    </w:p>
    <w:p w14:paraId="07B19CE7" w14:textId="02EEF115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 xml:space="preserve">nemal neuhradený úver alebo nevypovedanú záruku, ak dostal tieto formy pomoci pred </w:t>
      </w:r>
      <w:r w:rsidR="003A60F1">
        <w:t>dňom nadobudnutia účinnosti zmluvy o poskytnutí NFP</w:t>
      </w:r>
      <w:r>
        <w:t>, ani</w:t>
      </w:r>
    </w:p>
    <w:p w14:paraId="43DD0E2E" w14:textId="77777777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>nedostal pomoc na reštrukturalizáciu, ani</w:t>
      </w:r>
    </w:p>
    <w:p w14:paraId="1275C066" w14:textId="23A364C2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 xml:space="preserve">nepodliehal reštrukturalizačnému plánu, ak dostal pomoc na reštrukturalizáciu pred </w:t>
      </w:r>
      <w:r w:rsidR="003A60F1">
        <w:t>dňom nadobudnutia účinnosti zmluvy o poskytnutí NFP</w:t>
      </w:r>
      <w:r>
        <w:t>.</w:t>
      </w:r>
    </w:p>
    <w:p w14:paraId="4A62B9AF" w14:textId="538704BF" w:rsidR="00266AA7" w:rsidRDefault="00266AA7" w:rsidP="00266AA7">
      <w:pPr>
        <w:jc w:val="both"/>
      </w:pPr>
      <w:r>
        <w:t>Pomocou podľa predchádzajúcich odrážok sa rozumie pomoc, ktor</w:t>
      </w:r>
      <w:r w:rsidR="00352A85">
        <w:t>ú</w:t>
      </w:r>
      <w:r>
        <w:t xml:space="preserve"> </w:t>
      </w:r>
      <w:r w:rsidR="00352A85">
        <w:t>subjekt</w:t>
      </w:r>
      <w:r>
        <w:t xml:space="preserve"> dostal podľa Oznámenia Komisie – Usmernenia o štátnej pomoci na záchranu a reštrukturalizáciu nefinančných podnikov v ťažkostiach</w:t>
      </w:r>
      <w:r w:rsidR="007F5F97">
        <w:rPr>
          <w:rStyle w:val="Odkaznapoznmkupodiarou"/>
        </w:rPr>
        <w:footnoteReference w:id="2"/>
      </w:r>
      <w:r>
        <w:t>.</w:t>
      </w:r>
    </w:p>
    <w:p w14:paraId="2DEAF9B5" w14:textId="08F4D3A6" w:rsidR="00266AA7" w:rsidRPr="00266AA7" w:rsidRDefault="00266AA7" w:rsidP="00266AA7">
      <w:pPr>
        <w:jc w:val="both"/>
        <w:rPr>
          <w:b/>
        </w:rPr>
      </w:pPr>
      <w:r w:rsidRPr="00266AA7">
        <w:rPr>
          <w:b/>
        </w:rPr>
        <w:t>Vyhlásenie o</w:t>
      </w:r>
      <w:r w:rsidR="007F5F97">
        <w:rPr>
          <w:b/>
        </w:rPr>
        <w:t> hospodárskej jednotke</w:t>
      </w:r>
      <w:r w:rsidR="007F5F97">
        <w:rPr>
          <w:rStyle w:val="Odkaznapoznmkupodiarou"/>
          <w:b/>
        </w:rPr>
        <w:footnoteReference w:id="3"/>
      </w:r>
    </w:p>
    <w:p w14:paraId="2A7A7078" w14:textId="16D15F89" w:rsidR="00266AA7" w:rsidRDefault="00266AA7" w:rsidP="00266AA7">
      <w:pPr>
        <w:jc w:val="both"/>
      </w:pPr>
      <w:r>
        <w:t xml:space="preserve">Čestne vyhlasujem, že </w:t>
      </w:r>
      <w:r w:rsidR="003A60F1">
        <w:t>ku dňu</w:t>
      </w:r>
      <w:r>
        <w:t xml:space="preserve"> nadobudnutia účinnosti zmluvy o poskytnutí nenávratného finančného príspevku k vyššie uvedenému </w:t>
      </w:r>
      <w:r w:rsidR="00F96034">
        <w:t xml:space="preserve">projektu </w:t>
      </w:r>
      <w:r>
        <w:t xml:space="preserve">vyššie </w:t>
      </w:r>
      <w:r w:rsidR="00352A85">
        <w:t>uvedený</w:t>
      </w:r>
      <w:r>
        <w:t xml:space="preserve"> </w:t>
      </w:r>
      <w:r w:rsidR="00352A85">
        <w:t>subjekt</w:t>
      </w:r>
      <w:r>
        <w:t>:</w:t>
      </w:r>
    </w:p>
    <w:p w14:paraId="36396BA9" w14:textId="15DDD335" w:rsidR="00266AA7" w:rsidRDefault="00266AA7" w:rsidP="00266AA7">
      <w:pPr>
        <w:pStyle w:val="Odsekzoznamu"/>
        <w:numPr>
          <w:ilvl w:val="0"/>
          <w:numId w:val="2"/>
        </w:numPr>
        <w:jc w:val="both"/>
      </w:pPr>
      <w:r>
        <w:t>nebol členom žiadnej hospodárskej jednotky, alebo</w:t>
      </w:r>
    </w:p>
    <w:p w14:paraId="53E3F17C" w14:textId="77777777" w:rsidR="00266AA7" w:rsidRDefault="00266AA7" w:rsidP="00266AA7">
      <w:pPr>
        <w:pStyle w:val="Odsekzoznamu"/>
        <w:numPr>
          <w:ilvl w:val="0"/>
          <w:numId w:val="2"/>
        </w:numPr>
        <w:jc w:val="both"/>
      </w:pPr>
      <w:r>
        <w:t>nebol členom hospodárskej jednotky, ktorá bola podnikom v ťažkostiach.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7F5F97" w14:paraId="65A218F3" w14:textId="77777777" w:rsidTr="007F5F97">
        <w:tc>
          <w:tcPr>
            <w:tcW w:w="3823" w:type="dxa"/>
          </w:tcPr>
          <w:p w14:paraId="157CC905" w14:textId="77777777" w:rsidR="007F5F97" w:rsidRDefault="007F5F97" w:rsidP="00266AA7">
            <w:pPr>
              <w:jc w:val="both"/>
            </w:pPr>
            <w:r>
              <w:t>Dátum</w:t>
            </w:r>
          </w:p>
        </w:tc>
        <w:tc>
          <w:tcPr>
            <w:tcW w:w="5239" w:type="dxa"/>
          </w:tcPr>
          <w:p w14:paraId="6F388062" w14:textId="77777777" w:rsidR="007F5F97" w:rsidRDefault="007F5F97" w:rsidP="00266AA7">
            <w:pPr>
              <w:jc w:val="both"/>
            </w:pPr>
          </w:p>
        </w:tc>
      </w:tr>
      <w:tr w:rsidR="007F5F97" w14:paraId="051C6091" w14:textId="77777777" w:rsidTr="007F5F97">
        <w:tc>
          <w:tcPr>
            <w:tcW w:w="3823" w:type="dxa"/>
          </w:tcPr>
          <w:p w14:paraId="16A40B1B" w14:textId="77777777" w:rsidR="007F5F97" w:rsidRDefault="007F5F97" w:rsidP="00266AA7">
            <w:pPr>
              <w:jc w:val="both"/>
            </w:pPr>
            <w:r>
              <w:t>Meno a priezvisko štatutárneho orgánu</w:t>
            </w:r>
          </w:p>
        </w:tc>
        <w:tc>
          <w:tcPr>
            <w:tcW w:w="5239" w:type="dxa"/>
          </w:tcPr>
          <w:p w14:paraId="2E4AC2B5" w14:textId="77777777" w:rsidR="007F5F97" w:rsidRDefault="007F5F97" w:rsidP="00266AA7">
            <w:pPr>
              <w:jc w:val="both"/>
            </w:pPr>
          </w:p>
        </w:tc>
      </w:tr>
      <w:tr w:rsidR="007F5F97" w14:paraId="4A9AAA11" w14:textId="77777777" w:rsidTr="007F5F97">
        <w:tc>
          <w:tcPr>
            <w:tcW w:w="3823" w:type="dxa"/>
          </w:tcPr>
          <w:p w14:paraId="2CB140BE" w14:textId="77777777" w:rsidR="007F5F97" w:rsidRDefault="007F5F97" w:rsidP="00266AA7">
            <w:pPr>
              <w:jc w:val="both"/>
            </w:pPr>
            <w:r>
              <w:t>Podpis</w:t>
            </w:r>
          </w:p>
        </w:tc>
        <w:tc>
          <w:tcPr>
            <w:tcW w:w="5239" w:type="dxa"/>
          </w:tcPr>
          <w:p w14:paraId="270D76FE" w14:textId="77777777" w:rsidR="007F5F97" w:rsidRDefault="007F5F97" w:rsidP="00266AA7">
            <w:pPr>
              <w:jc w:val="both"/>
            </w:pPr>
          </w:p>
        </w:tc>
      </w:tr>
    </w:tbl>
    <w:p w14:paraId="2A7B2611" w14:textId="77777777" w:rsidR="007F5F97" w:rsidRPr="007C623D" w:rsidRDefault="007C623D" w:rsidP="00266AA7">
      <w:pPr>
        <w:jc w:val="both"/>
        <w:rPr>
          <w:sz w:val="18"/>
          <w:szCs w:val="18"/>
        </w:rPr>
      </w:pPr>
      <w:r w:rsidRPr="007C623D">
        <w:rPr>
          <w:sz w:val="18"/>
          <w:szCs w:val="18"/>
        </w:rPr>
        <w:t>Tabuľku je možné skopírovať, ak sú potrebné podpisy viacerých osôb</w:t>
      </w:r>
    </w:p>
    <w:sectPr w:rsidR="007F5F97" w:rsidRPr="007C623D" w:rsidSect="00372F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A9F80A" w14:textId="77777777" w:rsidR="00A030AF" w:rsidRDefault="00A030AF" w:rsidP="001048DA">
      <w:pPr>
        <w:spacing w:after="0" w:line="240" w:lineRule="auto"/>
      </w:pPr>
      <w:r>
        <w:separator/>
      </w:r>
    </w:p>
  </w:endnote>
  <w:endnote w:type="continuationSeparator" w:id="0">
    <w:p w14:paraId="22C7B4D2" w14:textId="77777777" w:rsidR="00A030AF" w:rsidRDefault="00A030AF" w:rsidP="0010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9728BC" w14:textId="77777777" w:rsidR="00B02218" w:rsidRDefault="00B0221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D94F6D" w14:textId="77777777" w:rsidR="00B02218" w:rsidRDefault="00B02218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CF8075" w14:textId="77777777" w:rsidR="00B02218" w:rsidRDefault="00B0221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12EBC1" w14:textId="77777777" w:rsidR="00A030AF" w:rsidRDefault="00A030AF" w:rsidP="001048DA">
      <w:pPr>
        <w:spacing w:after="0" w:line="240" w:lineRule="auto"/>
      </w:pPr>
      <w:r>
        <w:separator/>
      </w:r>
    </w:p>
  </w:footnote>
  <w:footnote w:type="continuationSeparator" w:id="0">
    <w:p w14:paraId="550C49C4" w14:textId="77777777" w:rsidR="00A030AF" w:rsidRDefault="00A030AF" w:rsidP="001048DA">
      <w:pPr>
        <w:spacing w:after="0" w:line="240" w:lineRule="auto"/>
      </w:pPr>
      <w:r>
        <w:continuationSeparator/>
      </w:r>
    </w:p>
  </w:footnote>
  <w:footnote w:id="1">
    <w:p w14:paraId="55EFDC99" w14:textId="0DFB2AD7" w:rsidR="00F96034" w:rsidRDefault="00F9603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256B8">
        <w:rPr>
          <w:sz w:val="18"/>
          <w:szCs w:val="18"/>
        </w:rPr>
        <w:t>Zákon č. 583/2004 Z. z. o rozpočtových pravidlách územnej samosprávy a o zmene a doplnení niektorých zákonov v znení neskorších predpisov</w:t>
      </w:r>
    </w:p>
  </w:footnote>
  <w:footnote w:id="2">
    <w:p w14:paraId="2BB262EE" w14:textId="77777777" w:rsidR="007F5F97" w:rsidRDefault="007F5F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256B8">
        <w:rPr>
          <w:sz w:val="18"/>
          <w:szCs w:val="18"/>
        </w:rPr>
        <w:t>Ú. v. EÚ C 249, 31.7.2014, s. 1 – 28</w:t>
      </w:r>
    </w:p>
  </w:footnote>
  <w:footnote w:id="3">
    <w:p w14:paraId="758A04BF" w14:textId="77777777" w:rsidR="007F5F97" w:rsidRDefault="007F5F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256B8">
        <w:rPr>
          <w:sz w:val="18"/>
          <w:szCs w:val="18"/>
        </w:rPr>
        <w:t>Viaceré oddelené právne subjekty možno na účely uplatnenia pravidiel štátnej pomoci pokladať za subjekty tvoriace jednu hospodársku jednotku. Táto hospodárska jednotka sa potom pokladá za relevantný podnik. V tomto ohľade Súdny dvor EÚ považuje za relevantnú existenciu kontrolného podielu a iných funkčných, hospodárskych a organických prepojení (C-188/92).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EFADD" w14:textId="77777777" w:rsidR="00B02218" w:rsidRDefault="00B0221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A878E" w14:textId="41254971" w:rsidR="001048DA" w:rsidRDefault="002570FB" w:rsidP="001048DA">
    <w:pPr>
      <w:pStyle w:val="Hlavika"/>
      <w:jc w:val="right"/>
    </w:pPr>
    <w:r>
      <w:t xml:space="preserve">Príloha č. </w:t>
    </w:r>
    <w:r w:rsidR="009B21F7">
      <w:t>7</w:t>
    </w:r>
    <w:r w:rsidR="00D8250E">
      <w:t>b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677D1" w14:textId="3FAC0E45" w:rsidR="00372F84" w:rsidRDefault="002570FB" w:rsidP="00372F84">
    <w:pPr>
      <w:pStyle w:val="Hlavika"/>
      <w:jc w:val="right"/>
    </w:pPr>
    <w:r>
      <w:t xml:space="preserve">Príloha č. </w:t>
    </w:r>
    <w:ins w:id="1" w:author="Autor">
      <w:r w:rsidR="00886FC5">
        <w:t>4</w:t>
      </w:r>
    </w:ins>
    <w:del w:id="2" w:author="Autor">
      <w:r w:rsidR="00BD4C55" w:rsidDel="00E46190">
        <w:delText>7</w:delText>
      </w:r>
    </w:del>
    <w:r w:rsidR="00372F84">
      <w:t>b</w:t>
    </w:r>
  </w:p>
  <w:p w14:paraId="4E3F6770" w14:textId="77777777" w:rsidR="00372F84" w:rsidRDefault="00372F84" w:rsidP="00372F84">
    <w:pPr>
      <w:pStyle w:val="Hlavika"/>
      <w:jc w:val="right"/>
    </w:pPr>
  </w:p>
  <w:p w14:paraId="71701DB5" w14:textId="2FF11D13" w:rsidR="00372F84" w:rsidRDefault="00372F84" w:rsidP="00372F84">
    <w:pPr>
      <w:pStyle w:val="Hlavika"/>
      <w:jc w:val="right"/>
    </w:pPr>
    <w:r>
      <w:rPr>
        <w:noProof/>
        <w:lang w:eastAsia="sk-SK"/>
      </w:rPr>
      <w:drawing>
        <wp:inline distT="0" distB="0" distL="0" distR="0" wp14:anchorId="66E41069" wp14:editId="62E61644">
          <wp:extent cx="5758180" cy="520700"/>
          <wp:effectExtent l="0" t="0" r="0" b="0"/>
          <wp:docPr id="1" name="Obrázok 1" descr="loga PSK_MHSR_EU_horizont_financovany_21.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loga PSK_MHSR_EU_horizont_financovany_21.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A61287" w14:textId="77777777" w:rsidR="00372F84" w:rsidRDefault="00372F8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13E3E"/>
    <w:multiLevelType w:val="hybridMultilevel"/>
    <w:tmpl w:val="01AA1F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7B34B4"/>
    <w:multiLevelType w:val="hybridMultilevel"/>
    <w:tmpl w:val="28E0A3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AYCQwszA0tjA0sTM3NDCyUdpeDU4uLM/DyQArNaAHjZ81osAAAA"/>
  </w:docVars>
  <w:rsids>
    <w:rsidRoot w:val="001048DA"/>
    <w:rsid w:val="00002F23"/>
    <w:rsid w:val="000256B8"/>
    <w:rsid w:val="0003734A"/>
    <w:rsid w:val="001048DA"/>
    <w:rsid w:val="00110C4D"/>
    <w:rsid w:val="00114804"/>
    <w:rsid w:val="001C75BC"/>
    <w:rsid w:val="002570FB"/>
    <w:rsid w:val="00266AA7"/>
    <w:rsid w:val="00290383"/>
    <w:rsid w:val="002B5DE0"/>
    <w:rsid w:val="00352A85"/>
    <w:rsid w:val="00372F84"/>
    <w:rsid w:val="003A60F1"/>
    <w:rsid w:val="003F599D"/>
    <w:rsid w:val="005D2CC3"/>
    <w:rsid w:val="005D40D8"/>
    <w:rsid w:val="00635855"/>
    <w:rsid w:val="006B24C9"/>
    <w:rsid w:val="007A32C8"/>
    <w:rsid w:val="007C1EB7"/>
    <w:rsid w:val="007C623D"/>
    <w:rsid w:val="007F5F97"/>
    <w:rsid w:val="00886FC5"/>
    <w:rsid w:val="009169BD"/>
    <w:rsid w:val="00951126"/>
    <w:rsid w:val="009B21F7"/>
    <w:rsid w:val="009F2873"/>
    <w:rsid w:val="00A030AF"/>
    <w:rsid w:val="00B02218"/>
    <w:rsid w:val="00B119E9"/>
    <w:rsid w:val="00B4194B"/>
    <w:rsid w:val="00BD4C55"/>
    <w:rsid w:val="00CA75AB"/>
    <w:rsid w:val="00D35197"/>
    <w:rsid w:val="00D8250E"/>
    <w:rsid w:val="00E46190"/>
    <w:rsid w:val="00E545CC"/>
    <w:rsid w:val="00E962EC"/>
    <w:rsid w:val="00EA642F"/>
    <w:rsid w:val="00EE032E"/>
    <w:rsid w:val="00F80B1C"/>
    <w:rsid w:val="00F9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59250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048DA"/>
  </w:style>
  <w:style w:type="paragraph" w:styleId="Pta">
    <w:name w:val="footer"/>
    <w:basedOn w:val="Normlny"/>
    <w:link w:val="Pt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048DA"/>
  </w:style>
  <w:style w:type="table" w:styleId="Mriekatabuky">
    <w:name w:val="Table Grid"/>
    <w:basedOn w:val="Normlnatabuka"/>
    <w:uiPriority w:val="39"/>
    <w:rsid w:val="00104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04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048DA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1C75BC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F5F9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F5F9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7F5F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2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1B4B7-3934-4838-8E41-913BD1B1F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2025-10-03T07:28:00Z</dcterms:created>
  <dcterms:modified xsi:type="dcterms:W3CDTF">2025-10-03T07:28:00Z</dcterms:modified>
</cp:coreProperties>
</file>